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C59CF" w14:textId="77777777" w:rsidR="008D59F1" w:rsidRDefault="001E5512">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t>CUSC v1.6</w:t>
      </w:r>
    </w:p>
    <w:p w14:paraId="701E316A"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15A99D5" w14:textId="77777777" w:rsidR="008D59F1" w:rsidRDefault="00764B1D">
      <w:pPr>
        <w:spacing w:before="2" w:line="319" w:lineRule="exact"/>
        <w:jc w:val="center"/>
        <w:textAlignment w:val="baseline"/>
        <w:rPr>
          <w:rFonts w:ascii="Arial" w:eastAsia="Arial" w:hAnsi="Arial"/>
          <w:b/>
          <w:color w:val="000000"/>
          <w:sz w:val="28"/>
          <w:u w:val="single"/>
        </w:rPr>
      </w:pPr>
      <w:r>
        <w:rPr>
          <w:noProof/>
          <w:lang w:val="en-GB" w:eastAsia="en-GB"/>
        </w:rPr>
        <mc:AlternateContent>
          <mc:Choice Requires="wps">
            <w:drawing>
              <wp:anchor distT="0" distB="0" distL="0" distR="0" simplePos="0" relativeHeight="251656192" behindDoc="1" locked="0" layoutInCell="1" allowOverlap="1" wp14:anchorId="55E74FCF" wp14:editId="25ED9377">
                <wp:simplePos x="0" y="0"/>
                <wp:positionH relativeFrom="page">
                  <wp:posOffset>5254625</wp:posOffset>
                </wp:positionH>
                <wp:positionV relativeFrom="page">
                  <wp:posOffset>10020935</wp:posOffset>
                </wp:positionV>
                <wp:extent cx="1100455" cy="253365"/>
                <wp:effectExtent l="0" t="0" r="0" b="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6A4BD" w14:textId="77777777"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512">
                              <w:rPr>
                                <w:rFonts w:ascii="Arial" w:eastAsia="Arial" w:hAnsi="Arial"/>
                                <w:color w:val="000000"/>
                                <w:spacing w:val="-11"/>
                                <w:sz w:val="20"/>
                              </w:rPr>
                              <w:t>6</w:t>
                            </w:r>
                            <w:r>
                              <w:rPr>
                                <w:rFonts w:ascii="Arial" w:eastAsia="Arial" w:hAnsi="Arial"/>
                                <w:color w:val="000000"/>
                                <w:spacing w:val="-11"/>
                                <w:sz w:val="23"/>
                              </w:rPr>
                              <w:t xml:space="preserve">– </w:t>
                            </w:r>
                            <w:r w:rsidR="001E5512">
                              <w:rPr>
                                <w:rFonts w:ascii="Arial" w:eastAsia="Arial" w:hAnsi="Arial"/>
                                <w:color w:val="000000"/>
                                <w:spacing w:val="-11"/>
                                <w:sz w:val="20"/>
                              </w:rPr>
                              <w:t xml:space="preserve">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74FCF" id="_x0000_t202" coordsize="21600,21600" o:spt="202" path="m,l,21600r21600,l21600,xe">
                <v:stroke joinstyle="miter"/>
                <v:path gradientshapeok="t" o:connecttype="rect"/>
              </v:shapetype>
              <v:shape id="_x0000_s0" o:spid="_x0000_s1026" type="#_x0000_t202" style="position:absolute;left:0;text-align:left;margin-left:413.75pt;margin-top:789.05pt;width:86.65pt;height:19.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" filled="f" stroked="f">
                <v:textbox inset="0,0,0,0">
                  <w:txbxContent>
                    <w:p w14:paraId="5DA6A4BD" w14:textId="77777777" w:rsidR="008D59F1" w:rsidRDefault="006E033B">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w:t>
                      </w:r>
                      <w:r w:rsidR="001E5512">
                        <w:rPr>
                          <w:rFonts w:ascii="Arial" w:eastAsia="Arial" w:hAnsi="Arial"/>
                          <w:color w:val="000000"/>
                          <w:spacing w:val="-11"/>
                          <w:sz w:val="20"/>
                        </w:rPr>
                        <w:t>6</w:t>
                      </w:r>
                      <w:r>
                        <w:rPr>
                          <w:rFonts w:ascii="Arial" w:eastAsia="Arial" w:hAnsi="Arial"/>
                          <w:color w:val="000000"/>
                          <w:spacing w:val="-11"/>
                          <w:sz w:val="23"/>
                        </w:rPr>
                        <w:t xml:space="preserve">– </w:t>
                      </w:r>
                      <w:r w:rsidR="001E5512">
                        <w:rPr>
                          <w:rFonts w:ascii="Arial" w:eastAsia="Arial" w:hAnsi="Arial"/>
                          <w:color w:val="000000"/>
                          <w:spacing w:val="-11"/>
                          <w:sz w:val="20"/>
                        </w:rPr>
                        <w:t xml:space="preserve"> 1 April 2019</w:t>
                      </w:r>
                    </w:p>
                  </w:txbxContent>
                </v:textbox>
                <w10:wrap type="square" anchorx="page" anchory="page"/>
              </v:shape>
            </w:pict>
          </mc:Fallback>
        </mc:AlternateContent>
      </w:r>
      <w:r w:rsidR="006E033B">
        <w:rPr>
          <w:rFonts w:ascii="Arial" w:eastAsia="Arial" w:hAnsi="Arial"/>
          <w:b/>
          <w:color w:val="000000"/>
          <w:sz w:val="28"/>
          <w:u w:val="single"/>
        </w:rPr>
        <w:t xml:space="preserve">CUSC - EXHIBIT J </w:t>
      </w:r>
    </w:p>
    <w:p w14:paraId="5D0ACF2F" w14:textId="77777777" w:rsidR="008D59F1" w:rsidRDefault="006E033B">
      <w:pPr>
        <w:spacing w:before="822" w:line="523"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MODIFICATION OFFER</w:t>
      </w:r>
    </w:p>
    <w:p w14:paraId="02BB26D4" w14:textId="77777777" w:rsidR="008D59F1" w:rsidRDefault="008D59F1">
      <w:pPr>
        <w:sectPr w:rsidR="008D59F1" w:rsidSect="001E5512">
          <w:type w:val="continuous"/>
          <w:pgSz w:w="11909" w:h="16843"/>
          <w:pgMar w:top="720" w:right="1899" w:bottom="663" w:left="1712" w:header="720" w:footer="720" w:gutter="0"/>
          <w:cols w:space="720"/>
        </w:sectPr>
      </w:pPr>
    </w:p>
    <w:p w14:paraId="60CD43F1" w14:textId="77777777" w:rsidR="008D59F1" w:rsidRDefault="00764B1D">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v1.6</w:t>
      </w:r>
    </w:p>
    <w:p w14:paraId="3DB465D8" w14:textId="77777777" w:rsidR="008D59F1" w:rsidRDefault="006E033B">
      <w:pPr>
        <w:spacing w:before="795" w:line="276" w:lineRule="exact"/>
        <w:textAlignment w:val="baseline"/>
        <w:rPr>
          <w:rFonts w:ascii="Arial" w:eastAsia="Arial" w:hAnsi="Arial"/>
          <w:color w:val="000000"/>
          <w:sz w:val="24"/>
        </w:rPr>
      </w:pPr>
      <w:r>
        <w:rPr>
          <w:rFonts w:ascii="Arial" w:eastAsia="Arial" w:hAnsi="Arial"/>
          <w:color w:val="000000"/>
          <w:sz w:val="24"/>
        </w:rPr>
        <w:t>The Company Secretary</w:t>
      </w:r>
    </w:p>
    <w:p w14:paraId="4CB3F286" w14:textId="1725D5B9" w:rsidR="008D59F1" w:rsidRDefault="006E033B">
      <w:pPr>
        <w:tabs>
          <w:tab w:val="left" w:pos="3312"/>
        </w:tabs>
        <w:spacing w:line="516" w:lineRule="exact"/>
        <w:ind w:right="5256"/>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 xml:space="preserve">] </w:t>
      </w:r>
      <w:r>
        <w:rPr>
          <w:rFonts w:ascii="Arial" w:eastAsia="Arial" w:hAnsi="Arial"/>
          <w:color w:val="000000"/>
          <w:sz w:val="24"/>
        </w:rPr>
        <w:br/>
        <w:t>Dear</w:t>
      </w:r>
      <w:del w:id="0" w:author="Akhtar (ESO), Shazia" w:date="2021-11-01T15:28:00Z">
        <w:r w:rsidDel="00780B79">
          <w:rPr>
            <w:rFonts w:ascii="Arial" w:eastAsia="Arial" w:hAnsi="Arial"/>
            <w:color w:val="000000"/>
            <w:sz w:val="24"/>
          </w:rPr>
          <w:delText xml:space="preserve"> </w:delText>
        </w:r>
        <w:r w:rsidDel="00EA1346">
          <w:rPr>
            <w:rFonts w:ascii="Arial" w:eastAsia="Arial" w:hAnsi="Arial"/>
            <w:color w:val="000000"/>
            <w:sz w:val="24"/>
          </w:rPr>
          <w:delText>Sirs</w:delText>
        </w:r>
      </w:del>
      <w:ins w:id="1" w:author="Akhtar (ESO), Shazia" w:date="2021-11-01T15:28:00Z">
        <w:r w:rsidR="00780B79">
          <w:rPr>
            <w:rFonts w:ascii="Arial" w:eastAsia="Arial" w:hAnsi="Arial"/>
            <w:color w:val="000000"/>
            <w:sz w:val="24"/>
          </w:rPr>
          <w:t xml:space="preserve"> XXXXXX</w:t>
        </w:r>
      </w:ins>
    </w:p>
    <w:p w14:paraId="2E6BDD77" w14:textId="77777777" w:rsidR="008D59F1" w:rsidRDefault="006E033B">
      <w:pPr>
        <w:tabs>
          <w:tab w:val="left" w:pos="4536"/>
        </w:tabs>
        <w:spacing w:before="290" w:line="238" w:lineRule="exact"/>
        <w:textAlignment w:val="baseline"/>
        <w:rPr>
          <w:rFonts w:ascii="Arial" w:eastAsia="Arial" w:hAnsi="Arial"/>
          <w:b/>
          <w:color w:val="000000"/>
          <w:sz w:val="24"/>
        </w:rPr>
      </w:pPr>
      <w:r>
        <w:rPr>
          <w:rFonts w:ascii="Arial" w:eastAsia="Arial" w:hAnsi="Arial"/>
          <w:b/>
          <w:color w:val="000000"/>
          <w:sz w:val="24"/>
        </w:rPr>
        <w:t>Modification Offer Dated</w:t>
      </w:r>
      <w:r>
        <w:rPr>
          <w:rFonts w:ascii="Arial" w:eastAsia="Arial" w:hAnsi="Arial"/>
          <w:b/>
          <w:color w:val="000000"/>
          <w:sz w:val="24"/>
        </w:rPr>
        <w:tab/>
        <w:t>(the “Connection Offer”)</w:t>
      </w:r>
    </w:p>
    <w:p w14:paraId="7B1BEF73" w14:textId="77777777" w:rsidR="008D59F1" w:rsidRDefault="006E033B">
      <w:pPr>
        <w:spacing w:before="223"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We refer to your application for the </w:t>
      </w:r>
      <w:r>
        <w:rPr>
          <w:rFonts w:ascii="Arial" w:eastAsia="Arial" w:hAnsi="Arial"/>
          <w:b/>
          <w:color w:val="000000"/>
          <w:sz w:val="24"/>
        </w:rPr>
        <w:t xml:space="preserve">Modification </w:t>
      </w:r>
      <w:r>
        <w:rPr>
          <w:rFonts w:ascii="Arial" w:eastAsia="Arial" w:hAnsi="Arial"/>
          <w:color w:val="000000"/>
          <w:sz w:val="24"/>
        </w:rPr>
        <w:t>of the [</w:t>
      </w:r>
      <w:r>
        <w:rPr>
          <w:rFonts w:ascii="Arial" w:eastAsia="Arial" w:hAnsi="Arial"/>
          <w:b/>
          <w:color w:val="000000"/>
          <w:sz w:val="24"/>
        </w:rPr>
        <w:t xml:space="preserve">Bilateral Connection Agreement] </w:t>
      </w:r>
      <w:r>
        <w:rPr>
          <w:rFonts w:ascii="Arial" w:eastAsia="Arial" w:hAnsi="Arial"/>
          <w:color w:val="000000"/>
          <w:sz w:val="24"/>
        </w:rPr>
        <w:t>or [</w:t>
      </w:r>
      <w:r>
        <w:rPr>
          <w:rFonts w:ascii="Arial" w:eastAsia="Arial" w:hAnsi="Arial"/>
          <w:b/>
          <w:color w:val="000000"/>
          <w:sz w:val="24"/>
        </w:rPr>
        <w:t>Bilateral Embedded Generation Agreement</w:t>
      </w:r>
      <w:r>
        <w:rPr>
          <w:rFonts w:ascii="Arial" w:eastAsia="Arial" w:hAnsi="Arial"/>
          <w:color w:val="000000"/>
          <w:sz w:val="24"/>
        </w:rPr>
        <w:t>] [</w:t>
      </w:r>
      <w:r>
        <w:rPr>
          <w:rFonts w:ascii="Arial" w:eastAsia="Arial" w:hAnsi="Arial"/>
          <w:b/>
          <w:color w:val="000000"/>
          <w:sz w:val="24"/>
        </w:rPr>
        <w:t>Construction Agreement</w:t>
      </w:r>
      <w:r>
        <w:rPr>
          <w:rFonts w:ascii="Arial" w:eastAsia="Arial" w:hAnsi="Arial"/>
          <w:color w:val="000000"/>
          <w:sz w:val="24"/>
        </w:rPr>
        <w:t xml:space="preserve">] for [customer/site]. </w:t>
      </w:r>
      <w:r>
        <w:rPr>
          <w:rFonts w:ascii="Arial" w:eastAsia="Arial" w:hAnsi="Arial"/>
          <w:b/>
          <w:color w:val="000000"/>
          <w:sz w:val="24"/>
        </w:rPr>
        <w:t xml:space="preserve">The Company </w:t>
      </w:r>
      <w:r>
        <w:rPr>
          <w:rFonts w:ascii="Arial" w:eastAsia="Arial" w:hAnsi="Arial"/>
          <w:color w:val="000000"/>
          <w:sz w:val="24"/>
        </w:rPr>
        <w:t xml:space="preserve">started processing the application on [date]. Set out below is </w:t>
      </w:r>
      <w:r>
        <w:rPr>
          <w:rFonts w:ascii="Arial" w:eastAsia="Arial" w:hAnsi="Arial"/>
          <w:b/>
          <w:color w:val="000000"/>
          <w:sz w:val="24"/>
        </w:rPr>
        <w:t xml:space="preserve">The Company’s Modification Offer </w:t>
      </w:r>
      <w:r>
        <w:rPr>
          <w:rFonts w:ascii="Arial" w:eastAsia="Arial" w:hAnsi="Arial"/>
          <w:color w:val="000000"/>
          <w:sz w:val="24"/>
        </w:rPr>
        <w:t xml:space="preserve">for the </w:t>
      </w:r>
      <w:r>
        <w:rPr>
          <w:rFonts w:ascii="Arial" w:eastAsia="Arial" w:hAnsi="Arial"/>
          <w:b/>
          <w:color w:val="000000"/>
          <w:sz w:val="24"/>
        </w:rPr>
        <w:t xml:space="preserve">Connection Site </w:t>
      </w:r>
      <w:r>
        <w:rPr>
          <w:rFonts w:ascii="Arial" w:eastAsia="Arial" w:hAnsi="Arial"/>
          <w:color w:val="000000"/>
          <w:sz w:val="24"/>
        </w:rPr>
        <w:t xml:space="preserve">[and/or,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for the </w:t>
      </w:r>
      <w:r>
        <w:rPr>
          <w:rFonts w:ascii="Arial" w:eastAsia="Arial" w:hAnsi="Arial"/>
          <w:b/>
          <w:color w:val="000000"/>
          <w:sz w:val="24"/>
        </w:rPr>
        <w:t>Transmission Interface Site]</w:t>
      </w:r>
      <w:r>
        <w:rPr>
          <w:rFonts w:ascii="Arial" w:eastAsia="Arial" w:hAnsi="Arial"/>
          <w:color w:val="000000"/>
          <w:sz w:val="24"/>
        </w:rPr>
        <w:t xml:space="preserve">. Please note that certain expressions which are used in this offer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79BE0B15" w14:textId="77777777" w:rsidR="008D59F1" w:rsidRDefault="006E033B">
      <w:pPr>
        <w:numPr>
          <w:ilvl w:val="0"/>
          <w:numId w:val="1"/>
        </w:numPr>
        <w:spacing w:before="243" w:line="282" w:lineRule="exact"/>
        <w:ind w:left="864" w:right="144"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offers to enter into an agreement to vary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w:t>
      </w:r>
      <w:r>
        <w:rPr>
          <w:rFonts w:ascii="Arial" w:eastAsia="Arial" w:hAnsi="Arial"/>
          <w:b/>
          <w:color w:val="000000"/>
          <w:sz w:val="24"/>
        </w:rPr>
        <w:t xml:space="preserve">[Construction Agreement] </w:t>
      </w:r>
      <w:r>
        <w:rPr>
          <w:rFonts w:ascii="Arial" w:eastAsia="Arial" w:hAnsi="Arial"/>
          <w:color w:val="000000"/>
          <w:sz w:val="24"/>
        </w:rPr>
        <w:t>in the form and terms</w:t>
      </w:r>
    </w:p>
    <w:p w14:paraId="0ABC0BA9" w14:textId="77777777" w:rsidR="008D59F1" w:rsidRDefault="006E033B">
      <w:pPr>
        <w:tabs>
          <w:tab w:val="left" w:pos="4248"/>
        </w:tabs>
        <w:spacing w:line="274" w:lineRule="exact"/>
        <w:ind w:left="864"/>
        <w:textAlignment w:val="baseline"/>
        <w:rPr>
          <w:rFonts w:ascii="Arial" w:eastAsia="Arial" w:hAnsi="Arial"/>
          <w:color w:val="000000"/>
          <w:sz w:val="24"/>
        </w:rPr>
      </w:pPr>
      <w:r>
        <w:rPr>
          <w:rFonts w:ascii="Arial" w:eastAsia="Arial" w:hAnsi="Arial"/>
          <w:color w:val="000000"/>
          <w:sz w:val="24"/>
        </w:rPr>
        <w:t>attached (Reference No. [</w:t>
      </w:r>
      <w:r>
        <w:rPr>
          <w:rFonts w:ascii="Arial" w:eastAsia="Arial" w:hAnsi="Arial"/>
          <w:color w:val="000000"/>
          <w:sz w:val="24"/>
        </w:rPr>
        <w:tab/>
        <w:t>]).</w:t>
      </w:r>
    </w:p>
    <w:p w14:paraId="6B17FC94" w14:textId="77777777" w:rsidR="008D59F1" w:rsidRDefault="006E033B">
      <w:pPr>
        <w:numPr>
          <w:ilvl w:val="0"/>
          <w:numId w:val="1"/>
        </w:numPr>
        <w:spacing w:before="2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This offer has been prepared upon the basis that each party will construct, install, control, operate and maintain, in the case of the </w:t>
      </w:r>
      <w:r>
        <w:rPr>
          <w:rFonts w:ascii="Arial" w:eastAsia="Arial" w:hAnsi="Arial"/>
          <w:b/>
          <w:color w:val="000000"/>
          <w:sz w:val="24"/>
        </w:rPr>
        <w:t xml:space="preserve">User, </w:t>
      </w:r>
      <w:r>
        <w:rPr>
          <w:rFonts w:ascii="Arial" w:eastAsia="Arial" w:hAnsi="Arial"/>
          <w:color w:val="000000"/>
          <w:sz w:val="24"/>
        </w:rPr>
        <w:t xml:space="preserve">the </w:t>
      </w:r>
      <w:r>
        <w:rPr>
          <w:rFonts w:ascii="Arial" w:eastAsia="Arial" w:hAnsi="Arial"/>
          <w:b/>
          <w:color w:val="000000"/>
          <w:sz w:val="24"/>
        </w:rPr>
        <w:t xml:space="preserve">Plant </w:t>
      </w:r>
      <w:r>
        <w:rPr>
          <w:rFonts w:ascii="Arial" w:eastAsia="Arial" w:hAnsi="Arial"/>
          <w:color w:val="000000"/>
          <w:sz w:val="24"/>
        </w:rPr>
        <w:t xml:space="preserve">and </w:t>
      </w:r>
      <w:r>
        <w:rPr>
          <w:rFonts w:ascii="Arial" w:eastAsia="Arial" w:hAnsi="Arial"/>
          <w:b/>
          <w:color w:val="000000"/>
          <w:sz w:val="24"/>
        </w:rPr>
        <w:t xml:space="preserve">Apparatus </w:t>
      </w:r>
      <w:r>
        <w:rPr>
          <w:rFonts w:ascii="Arial" w:eastAsia="Arial" w:hAnsi="Arial"/>
          <w:color w:val="000000"/>
          <w:sz w:val="24"/>
        </w:rPr>
        <w:t xml:space="preserve">which it will own, and in the case of </w:t>
      </w:r>
      <w:r>
        <w:rPr>
          <w:rFonts w:ascii="Arial" w:eastAsia="Arial" w:hAnsi="Arial"/>
          <w:b/>
          <w:color w:val="000000"/>
          <w:sz w:val="24"/>
        </w:rPr>
        <w:t>The Company</w:t>
      </w:r>
      <w:r>
        <w:rPr>
          <w:rFonts w:ascii="Arial" w:eastAsia="Arial" w:hAnsi="Arial"/>
          <w:color w:val="000000"/>
          <w:sz w:val="24"/>
        </w:rPr>
        <w:t xml:space="preserve">, the </w:t>
      </w:r>
      <w:r>
        <w:rPr>
          <w:rFonts w:ascii="Arial" w:eastAsia="Arial" w:hAnsi="Arial"/>
          <w:b/>
          <w:color w:val="000000"/>
          <w:sz w:val="24"/>
        </w:rPr>
        <w:t xml:space="preserve">Transmission Plant </w:t>
      </w:r>
      <w:r>
        <w:rPr>
          <w:rFonts w:ascii="Arial" w:eastAsia="Arial" w:hAnsi="Arial"/>
          <w:color w:val="000000"/>
          <w:sz w:val="24"/>
        </w:rPr>
        <w:t xml:space="preserve">and </w:t>
      </w:r>
      <w:r>
        <w:rPr>
          <w:rFonts w:ascii="Arial" w:eastAsia="Arial" w:hAnsi="Arial"/>
          <w:b/>
          <w:color w:val="000000"/>
          <w:sz w:val="24"/>
        </w:rPr>
        <w:t xml:space="preserve">Transmission Apparatus </w:t>
      </w:r>
      <w:r>
        <w:rPr>
          <w:rFonts w:ascii="Arial" w:eastAsia="Arial" w:hAnsi="Arial"/>
          <w:color w:val="000000"/>
          <w:sz w:val="24"/>
        </w:rPr>
        <w:t xml:space="preserve">[including any </w:t>
      </w:r>
      <w:r>
        <w:rPr>
          <w:rFonts w:ascii="Arial" w:eastAsia="Arial" w:hAnsi="Arial"/>
          <w:b/>
          <w:color w:val="000000"/>
          <w:sz w:val="24"/>
        </w:rPr>
        <w:t>OTSUA</w:t>
      </w:r>
      <w:r>
        <w:rPr>
          <w:rFonts w:ascii="Arial" w:eastAsia="Arial" w:hAnsi="Arial"/>
          <w:color w:val="000000"/>
          <w:sz w:val="24"/>
        </w:rPr>
        <w:t xml:space="preserve">] applying the ownership rules set out in Paragraph 2.12 of the </w:t>
      </w:r>
      <w:r>
        <w:rPr>
          <w:rFonts w:ascii="Arial" w:eastAsia="Arial" w:hAnsi="Arial"/>
          <w:b/>
          <w:color w:val="000000"/>
          <w:sz w:val="24"/>
        </w:rPr>
        <w:t>CUSC</w:t>
      </w:r>
      <w:r>
        <w:rPr>
          <w:rFonts w:ascii="Arial" w:eastAsia="Arial" w:hAnsi="Arial"/>
          <w:color w:val="000000"/>
          <w:sz w:val="24"/>
        </w:rPr>
        <w:t>.</w:t>
      </w:r>
    </w:p>
    <w:p w14:paraId="12419DB9" w14:textId="77777777" w:rsidR="008D59F1" w:rsidRDefault="006E033B">
      <w:pPr>
        <w:numPr>
          <w:ilvl w:val="0"/>
          <w:numId w:val="1"/>
        </w:numPr>
        <w:spacing w:before="224"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prior to the relevant date for charging set out in the relevant </w:t>
      </w:r>
      <w:r>
        <w:rPr>
          <w:rFonts w:ascii="Arial" w:eastAsia="Arial" w:hAnsi="Arial"/>
          <w:b/>
          <w:color w:val="000000"/>
          <w:sz w:val="24"/>
        </w:rPr>
        <w:t xml:space="preserve">Bilateral Agreement </w:t>
      </w:r>
      <w:r>
        <w:rPr>
          <w:rFonts w:ascii="Arial" w:eastAsia="Arial" w:hAnsi="Arial"/>
          <w:color w:val="000000"/>
          <w:sz w:val="24"/>
        </w:rPr>
        <w:t xml:space="preserve">you also [enter into an </w:t>
      </w:r>
      <w:r>
        <w:rPr>
          <w:rFonts w:ascii="Arial" w:eastAsia="Arial" w:hAnsi="Arial"/>
          <w:b/>
          <w:color w:val="000000"/>
          <w:sz w:val="24"/>
        </w:rPr>
        <w:t>Interface Agreement</w:t>
      </w:r>
      <w:r>
        <w:rPr>
          <w:rFonts w:ascii="Arial" w:eastAsia="Arial" w:hAnsi="Arial"/>
          <w:color w:val="000000"/>
          <w:sz w:val="24"/>
        </w:rPr>
        <w:t xml:space="preserve">] or [agreement to vary the existing </w:t>
      </w:r>
      <w:r>
        <w:rPr>
          <w:rFonts w:ascii="Arial" w:eastAsia="Arial" w:hAnsi="Arial"/>
          <w:b/>
          <w:color w:val="000000"/>
          <w:sz w:val="24"/>
        </w:rPr>
        <w:t>Interface Agreement</w:t>
      </w:r>
      <w:r>
        <w:rPr>
          <w:rFonts w:ascii="Arial" w:eastAsia="Arial" w:hAnsi="Arial"/>
          <w:color w:val="000000"/>
          <w:sz w:val="24"/>
        </w:rPr>
        <w:t xml:space="preserve">] covering the </w:t>
      </w:r>
      <w:r>
        <w:rPr>
          <w:rFonts w:ascii="Arial" w:eastAsia="Arial" w:hAnsi="Arial"/>
          <w:b/>
          <w:color w:val="000000"/>
          <w:sz w:val="24"/>
        </w:rPr>
        <w:t xml:space="preserve">Connection Site </w:t>
      </w:r>
      <w:r>
        <w:rPr>
          <w:rFonts w:ascii="Arial" w:eastAsia="Arial" w:hAnsi="Arial"/>
          <w:color w:val="000000"/>
          <w:sz w:val="24"/>
        </w:rPr>
        <w:t>in a form to be agreed between the parties.]</w:t>
      </w:r>
    </w:p>
    <w:p w14:paraId="7A4C81AB" w14:textId="77777777" w:rsidR="008D59F1" w:rsidRDefault="006E033B">
      <w:pPr>
        <w:numPr>
          <w:ilvl w:val="0"/>
          <w:numId w:val="1"/>
        </w:numPr>
        <w:spacing w:before="221"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the </w:t>
      </w:r>
      <w:r>
        <w:rPr>
          <w:rFonts w:ascii="Arial" w:eastAsia="Arial" w:hAnsi="Arial"/>
          <w:b/>
          <w:color w:val="000000"/>
          <w:sz w:val="24"/>
        </w:rPr>
        <w:t xml:space="preserve">Connection Site </w:t>
      </w:r>
      <w:r>
        <w:rPr>
          <w:rFonts w:ascii="Arial" w:eastAsia="Arial" w:hAnsi="Arial"/>
          <w:color w:val="000000"/>
          <w:sz w:val="24"/>
        </w:rPr>
        <w:t xml:space="preserve">[or,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 xml:space="preserve">OTSDUW, </w:t>
      </w:r>
      <w:r>
        <w:rPr>
          <w:rFonts w:ascii="Arial" w:eastAsia="Arial" w:hAnsi="Arial"/>
          <w:color w:val="000000"/>
          <w:sz w:val="24"/>
        </w:rPr>
        <w:t xml:space="preserve">the </w:t>
      </w:r>
      <w:r>
        <w:rPr>
          <w:rFonts w:ascii="Arial" w:eastAsia="Arial" w:hAnsi="Arial"/>
          <w:b/>
          <w:color w:val="000000"/>
          <w:sz w:val="24"/>
        </w:rPr>
        <w:t>Transmission Interface Site</w:t>
      </w:r>
      <w:r>
        <w:rPr>
          <w:rFonts w:ascii="Arial" w:eastAsia="Arial" w:hAnsi="Arial"/>
          <w:color w:val="000000"/>
          <w:sz w:val="24"/>
        </w:rPr>
        <w:t xml:space="preserve">] is not a nominated site under the “NAECI” (the National Agreement for the Engineering Construction Industry) conditions and will not become one and any agreement for this site will be conditional upon this. In the event that the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Bilateral Connection Agreement [and Construction Agreement]</w:t>
      </w:r>
      <w:r>
        <w:rPr>
          <w:rFonts w:ascii="Arial" w:eastAsia="Arial" w:hAnsi="Arial"/>
          <w:color w:val="000000"/>
          <w:sz w:val="24"/>
        </w:rPr>
        <w:t>.]</w:t>
      </w:r>
    </w:p>
    <w:p w14:paraId="6417778D" w14:textId="77777777" w:rsidR="008D59F1" w:rsidRDefault="006E033B">
      <w:pPr>
        <w:numPr>
          <w:ilvl w:val="0"/>
          <w:numId w:val="1"/>
        </w:numPr>
        <w:spacing w:before="236" w:after="3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offer are set out in the </w:t>
      </w:r>
      <w:r>
        <w:rPr>
          <w:rFonts w:ascii="Arial" w:eastAsia="Arial" w:hAnsi="Arial"/>
          <w:b/>
          <w:color w:val="000000"/>
          <w:sz w:val="24"/>
        </w:rPr>
        <w:t>Grid Code</w:t>
      </w:r>
      <w:r>
        <w:rPr>
          <w:rFonts w:ascii="Arial" w:eastAsia="Arial" w:hAnsi="Arial"/>
          <w:color w:val="000000"/>
          <w:sz w:val="24"/>
        </w:rPr>
        <w:t>. Additional or different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the </w:t>
      </w:r>
      <w:r>
        <w:rPr>
          <w:rFonts w:ascii="Arial" w:eastAsia="Arial" w:hAnsi="Arial"/>
          <w:b/>
          <w:color w:val="000000"/>
          <w:sz w:val="24"/>
        </w:rPr>
        <w:t>Construction</w:t>
      </w:r>
    </w:p>
    <w:p w14:paraId="735254EE" w14:textId="77777777" w:rsidR="008D59F1" w:rsidRDefault="008D59F1">
      <w:pPr>
        <w:spacing w:before="236" w:after="339" w:line="283" w:lineRule="exact"/>
        <w:sectPr w:rsidR="008D59F1">
          <w:pgSz w:w="11909" w:h="16843"/>
          <w:pgMar w:top="720" w:right="1565" w:bottom="247" w:left="1704" w:header="720" w:footer="720" w:gutter="0"/>
          <w:cols w:space="720"/>
        </w:sectPr>
      </w:pPr>
    </w:p>
    <w:p w14:paraId="38912034" w14:textId="77777777"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t>v1.6</w:t>
      </w:r>
      <w:r w:rsidR="006E033B">
        <w:rPr>
          <w:rFonts w:ascii="Arial" w:eastAsia="Arial" w:hAnsi="Arial"/>
          <w:color w:val="000000"/>
          <w:spacing w:val="-8"/>
          <w:sz w:val="20"/>
        </w:rPr>
        <w:t xml:space="preserve"> </w:t>
      </w:r>
      <w:r w:rsidR="006E033B">
        <w:rPr>
          <w:rFonts w:ascii="Arial" w:eastAsia="Arial" w:hAnsi="Arial"/>
          <w:color w:val="000000"/>
          <w:spacing w:val="-8"/>
          <w:sz w:val="23"/>
        </w:rPr>
        <w:t xml:space="preserve">– </w:t>
      </w:r>
      <w:r>
        <w:rPr>
          <w:rFonts w:ascii="Arial" w:eastAsia="Arial" w:hAnsi="Arial"/>
          <w:color w:val="000000"/>
          <w:spacing w:val="-8"/>
          <w:sz w:val="20"/>
        </w:rPr>
        <w:t>1 April 2019</w:t>
      </w:r>
    </w:p>
    <w:p w14:paraId="328D3A8A" w14:textId="77777777" w:rsidR="008D59F1" w:rsidRDefault="008D59F1">
      <w:pPr>
        <w:sectPr w:rsidR="008D59F1">
          <w:type w:val="continuous"/>
          <w:pgSz w:w="11909" w:h="16843"/>
          <w:pgMar w:top="720" w:right="1834" w:bottom="247" w:left="8275" w:header="720" w:footer="720" w:gutter="0"/>
          <w:cols w:space="720"/>
        </w:sectPr>
      </w:pPr>
    </w:p>
    <w:p w14:paraId="6F0B9D31" w14:textId="77777777" w:rsidR="008D59F1" w:rsidRDefault="00764B1D">
      <w:pPr>
        <w:spacing w:before="2" w:line="231"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v1.6</w:t>
      </w:r>
    </w:p>
    <w:p w14:paraId="2B9A5192" w14:textId="77777777" w:rsidR="008D59F1" w:rsidRDefault="006E033B">
      <w:pPr>
        <w:spacing w:before="266" w:line="283" w:lineRule="exact"/>
        <w:ind w:left="936" w:right="72"/>
        <w:jc w:val="both"/>
        <w:textAlignment w:val="baseline"/>
        <w:rPr>
          <w:rFonts w:ascii="Arial" w:eastAsia="Arial" w:hAnsi="Arial"/>
          <w:b/>
          <w:color w:val="000000"/>
          <w:sz w:val="24"/>
        </w:rPr>
      </w:pPr>
      <w:r>
        <w:rPr>
          <w:rFonts w:ascii="Arial" w:eastAsia="Arial" w:hAnsi="Arial"/>
          <w:b/>
          <w:color w:val="000000"/>
          <w:sz w:val="24"/>
        </w:rPr>
        <w:t>Agreement</w:t>
      </w:r>
      <w:r>
        <w:rPr>
          <w:rFonts w:ascii="Arial" w:eastAsia="Arial" w:hAnsi="Arial"/>
          <w:color w:val="000000"/>
          <w:sz w:val="24"/>
        </w:rPr>
        <w:t>]. It is your responsibility to ensure that your equipment complies with the requirements of the relevant conditions.</w:t>
      </w:r>
    </w:p>
    <w:p w14:paraId="5A380FC0" w14:textId="77777777" w:rsidR="008D59F1" w:rsidRDefault="006E033B">
      <w:pPr>
        <w:numPr>
          <w:ilvl w:val="0"/>
          <w:numId w:val="2"/>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This offer is open for acceptance according to the terms of Paragraph 6.9 (</w:t>
      </w:r>
      <w:r>
        <w:rPr>
          <w:rFonts w:ascii="Arial" w:eastAsia="Arial" w:hAnsi="Arial"/>
          <w:b/>
          <w:color w:val="000000"/>
          <w:sz w:val="24"/>
        </w:rPr>
        <w:t>Modifications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Transmission Licence</w:t>
      </w:r>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w:t>
      </w:r>
      <w:r>
        <w:rPr>
          <w:rFonts w:ascii="Arial" w:eastAsia="Arial" w:hAnsi="Arial"/>
          <w:b/>
          <w:color w:val="000000"/>
          <w:sz w:val="24"/>
        </w:rPr>
        <w:t xml:space="preserve">Offer </w:t>
      </w:r>
      <w:r>
        <w:rPr>
          <w:rFonts w:ascii="Arial" w:eastAsia="Arial" w:hAnsi="Arial"/>
          <w:color w:val="000000"/>
          <w:sz w:val="24"/>
        </w:rPr>
        <w:t xml:space="preserve">pursuant to Standard Condition C9 of the </w:t>
      </w:r>
      <w:r>
        <w:rPr>
          <w:rFonts w:ascii="Arial" w:eastAsia="Arial" w:hAnsi="Arial"/>
          <w:b/>
          <w:color w:val="000000"/>
          <w:sz w:val="24"/>
        </w:rPr>
        <w:t>Transmission Licence</w:t>
      </w:r>
      <w:r>
        <w:rPr>
          <w:rFonts w:ascii="Arial" w:eastAsia="Arial" w:hAnsi="Arial"/>
          <w:color w:val="000000"/>
          <w:sz w:val="24"/>
        </w:rPr>
        <w:t>.</w:t>
      </w:r>
    </w:p>
    <w:p w14:paraId="33C11E0E" w14:textId="77777777" w:rsidR="008D59F1" w:rsidRDefault="006E033B">
      <w:pPr>
        <w:numPr>
          <w:ilvl w:val="0"/>
          <w:numId w:val="2"/>
        </w:numPr>
        <w:tabs>
          <w:tab w:val="clear" w:pos="864"/>
          <w:tab w:val="left" w:pos="936"/>
        </w:tabs>
        <w:spacing w:before="236"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offer 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 xml:space="preserve">Modification Offer </w:t>
      </w:r>
      <w:r>
        <w:rPr>
          <w:rFonts w:ascii="Arial" w:eastAsia="Arial" w:hAnsi="Arial"/>
          <w:color w:val="000000"/>
          <w:sz w:val="24"/>
        </w:rPr>
        <w:t xml:space="preserve">which interacts with this offer is accepted first. In terms of Paragraph 6.10.4 of the </w:t>
      </w:r>
      <w:r>
        <w:rPr>
          <w:rFonts w:ascii="Arial" w:eastAsia="Arial" w:hAnsi="Arial"/>
          <w:b/>
          <w:color w:val="000000"/>
          <w:sz w:val="24"/>
        </w:rPr>
        <w:t xml:space="preserve">CUSC The Company </w:t>
      </w:r>
      <w:r>
        <w:rPr>
          <w:rFonts w:ascii="Arial" w:eastAsia="Arial" w:hAnsi="Arial"/>
          <w:color w:val="000000"/>
          <w:sz w:val="24"/>
        </w:rPr>
        <w:t xml:space="preserve">will advise you of another offer being made by </w:t>
      </w:r>
      <w:r>
        <w:rPr>
          <w:rFonts w:ascii="Arial" w:eastAsia="Arial" w:hAnsi="Arial"/>
          <w:b/>
          <w:color w:val="000000"/>
          <w:sz w:val="24"/>
        </w:rPr>
        <w:t xml:space="preserve">The Company </w:t>
      </w:r>
      <w:r>
        <w:rPr>
          <w:rFonts w:ascii="Arial" w:eastAsia="Arial" w:hAnsi="Arial"/>
          <w:color w:val="000000"/>
          <w:sz w:val="24"/>
        </w:rPr>
        <w:t>which may interact with your offer.</w:t>
      </w:r>
    </w:p>
    <w:p w14:paraId="12AAC8BE" w14:textId="77777777" w:rsidR="008D59F1" w:rsidRDefault="006E033B">
      <w:pPr>
        <w:numPr>
          <w:ilvl w:val="0"/>
          <w:numId w:val="2"/>
        </w:numPr>
        <w:tabs>
          <w:tab w:val="clear" w:pos="864"/>
          <w:tab w:val="left" w:pos="936"/>
        </w:tabs>
        <w:spacing w:before="218"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To accept this offer, please sign (and where issued by email, having printed off 2 copies of each) and return the [</w:t>
      </w:r>
      <w:r>
        <w:rPr>
          <w:rFonts w:ascii="Arial" w:eastAsia="Arial" w:hAnsi="Arial"/>
          <w:b/>
          <w:color w:val="000000"/>
          <w:sz w:val="24"/>
        </w:rPr>
        <w:t>Construction Agreement</w:t>
      </w:r>
      <w:r>
        <w:rPr>
          <w:rFonts w:ascii="Arial" w:eastAsia="Arial" w:hAnsi="Arial"/>
          <w:color w:val="000000"/>
          <w:sz w:val="24"/>
        </w:rPr>
        <w:t>] [</w:t>
      </w:r>
      <w:r>
        <w:rPr>
          <w:rFonts w:ascii="Arial" w:eastAsia="Arial" w:hAnsi="Arial"/>
          <w:b/>
          <w:color w:val="000000"/>
          <w:sz w:val="24"/>
        </w:rPr>
        <w:t>Bilateral Construction Agreement</w:t>
      </w:r>
      <w:r>
        <w:rPr>
          <w:rFonts w:ascii="Arial" w:eastAsia="Arial" w:hAnsi="Arial"/>
          <w:color w:val="000000"/>
          <w:sz w:val="24"/>
        </w:rPr>
        <w:t>] and [</w:t>
      </w:r>
      <w:r>
        <w:rPr>
          <w:rFonts w:ascii="Arial" w:eastAsia="Arial" w:hAnsi="Arial"/>
          <w:b/>
          <w:color w:val="000000"/>
          <w:sz w:val="24"/>
        </w:rPr>
        <w:t>Bilateral Embedded Generation Agreement</w:t>
      </w:r>
      <w:r>
        <w:rPr>
          <w:rFonts w:ascii="Arial" w:eastAsia="Arial" w:hAnsi="Arial"/>
          <w:color w:val="000000"/>
          <w:sz w:val="24"/>
        </w:rPr>
        <w:t xml:space="preserve">] attached to this offer as Section A and Section B.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executed by </w:t>
      </w:r>
      <w:r>
        <w:rPr>
          <w:rFonts w:ascii="Arial" w:eastAsia="Arial" w:hAnsi="Arial"/>
          <w:b/>
          <w:color w:val="000000"/>
          <w:sz w:val="24"/>
        </w:rPr>
        <w:t>The Company</w:t>
      </w:r>
      <w:r>
        <w:rPr>
          <w:rFonts w:ascii="Arial" w:eastAsia="Arial" w:hAnsi="Arial"/>
          <w:color w:val="000000"/>
          <w:sz w:val="24"/>
        </w:rPr>
        <w:t>.</w:t>
      </w:r>
    </w:p>
    <w:p w14:paraId="3CE3E9B4" w14:textId="77777777" w:rsidR="008D59F1" w:rsidRDefault="006E033B">
      <w:pPr>
        <w:numPr>
          <w:ilvl w:val="0"/>
          <w:numId w:val="2"/>
        </w:numPr>
        <w:tabs>
          <w:tab w:val="clear" w:pos="864"/>
          <w:tab w:val="left" w:pos="936"/>
        </w:tabs>
        <w:spacing w:before="23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made on the basis of the </w:t>
      </w:r>
      <w:r>
        <w:rPr>
          <w:rFonts w:ascii="Arial" w:eastAsia="Arial" w:hAnsi="Arial"/>
          <w:b/>
          <w:color w:val="000000"/>
          <w:sz w:val="24"/>
        </w:rPr>
        <w:t xml:space="preserve">Connect and Manage 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[and on the basis of the </w:t>
      </w:r>
      <w:r>
        <w:rPr>
          <w:rFonts w:ascii="Arial" w:eastAsia="Arial" w:hAnsi="Arial"/>
          <w:b/>
          <w:color w:val="000000"/>
          <w:sz w:val="24"/>
        </w:rPr>
        <w:t xml:space="preserve">OTSDUW Arrangements </w:t>
      </w:r>
      <w:r>
        <w:rPr>
          <w:rFonts w:ascii="Arial" w:eastAsia="Arial" w:hAnsi="Arial"/>
          <w:i/>
          <w:color w:val="000000"/>
          <w:sz w:val="24"/>
        </w:rPr>
        <w:t>[Connect and Manage Power Station only]</w:t>
      </w:r>
      <w:r>
        <w:rPr>
          <w:rFonts w:ascii="Arial" w:eastAsia="Arial" w:hAnsi="Arial"/>
          <w:color w:val="000000"/>
          <w:sz w:val="24"/>
        </w:rPr>
        <w:t>.</w:t>
      </w:r>
    </w:p>
    <w:p w14:paraId="0E897F93" w14:textId="77777777" w:rsidR="008D59F1" w:rsidRDefault="006E033B">
      <w:pPr>
        <w:spacing w:before="519" w:after="1008" w:line="277" w:lineRule="exact"/>
        <w:ind w:left="72" w:right="72"/>
        <w:textAlignment w:val="baseline"/>
        <w:rPr>
          <w:rFonts w:ascii="Arial" w:eastAsia="Arial" w:hAnsi="Arial"/>
          <w:color w:val="000000"/>
          <w:sz w:val="24"/>
        </w:rPr>
      </w:pPr>
      <w:r>
        <w:rPr>
          <w:rFonts w:ascii="Arial" w:eastAsia="Arial" w:hAnsi="Arial"/>
          <w:color w:val="000000"/>
          <w:sz w:val="24"/>
        </w:rPr>
        <w:t>Yours faithfully</w:t>
      </w:r>
    </w:p>
    <w:p w14:paraId="4BEFF46E" w14:textId="77777777" w:rsidR="008D59F1" w:rsidRDefault="00764B1D">
      <w:pPr>
        <w:spacing w:before="360" w:line="275" w:lineRule="exact"/>
        <w:ind w:left="72" w:righ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263EF8D9" wp14:editId="58DD74A6">
                <wp:simplePos x="0" y="0"/>
                <wp:positionH relativeFrom="page">
                  <wp:posOffset>1094105</wp:posOffset>
                </wp:positionH>
                <wp:positionV relativeFrom="page">
                  <wp:posOffset>7193280</wp:posOffset>
                </wp:positionV>
                <wp:extent cx="17684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84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28A37"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566.4pt" to="225.4pt,5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" strokeweight="1.2pt">
                <v:stroke dashstyle="1 1"/>
                <w10:wrap anchorx="page" anchory="page"/>
              </v:line>
            </w:pict>
          </mc:Fallback>
        </mc:AlternateContent>
      </w:r>
      <w:r w:rsidR="006E033B">
        <w:rPr>
          <w:rFonts w:ascii="Arial" w:eastAsia="Arial" w:hAnsi="Arial"/>
          <w:color w:val="000000"/>
          <w:sz w:val="24"/>
        </w:rPr>
        <w:t>for and on behalf of</w:t>
      </w:r>
    </w:p>
    <w:p w14:paraId="4F810B7B" w14:textId="77777777" w:rsidR="008D59F1" w:rsidRDefault="006E033B">
      <w:pPr>
        <w:spacing w:after="3543" w:line="275" w:lineRule="exact"/>
        <w:ind w:left="72" w:right="72"/>
        <w:textAlignment w:val="baseline"/>
        <w:rPr>
          <w:rFonts w:ascii="Arial" w:eastAsia="Arial" w:hAnsi="Arial"/>
          <w:color w:val="000000"/>
          <w:sz w:val="24"/>
        </w:rPr>
      </w:pPr>
      <w:r>
        <w:rPr>
          <w:rFonts w:ascii="Arial" w:eastAsia="Arial" w:hAnsi="Arial"/>
          <w:color w:val="000000"/>
          <w:sz w:val="24"/>
        </w:rPr>
        <w:t xml:space="preserve">National Grid Electricity </w:t>
      </w:r>
      <w:r w:rsidR="00801A2C">
        <w:rPr>
          <w:rFonts w:ascii="Arial" w:eastAsia="Arial" w:hAnsi="Arial"/>
          <w:color w:val="000000"/>
          <w:sz w:val="24"/>
        </w:rPr>
        <w:t>System Operator Limited</w:t>
      </w:r>
    </w:p>
    <w:p w14:paraId="24A260A0" w14:textId="77777777" w:rsidR="008D59F1" w:rsidRDefault="008D59F1">
      <w:pPr>
        <w:spacing w:after="3543" w:line="275" w:lineRule="exact"/>
        <w:sectPr w:rsidR="008D59F1">
          <w:pgSz w:w="11909" w:h="16843"/>
          <w:pgMar w:top="720" w:right="1630" w:bottom="247" w:left="1639" w:header="720" w:footer="720" w:gutter="0"/>
          <w:cols w:space="720"/>
        </w:sectPr>
      </w:pPr>
    </w:p>
    <w:p w14:paraId="0461A608" w14:textId="77777777" w:rsidR="008D59F1" w:rsidRDefault="00764B1D">
      <w:pPr>
        <w:spacing w:before="100" w:line="242" w:lineRule="exact"/>
        <w:textAlignment w:val="baseline"/>
        <w:rPr>
          <w:rFonts w:ascii="Arial" w:eastAsia="Arial" w:hAnsi="Arial"/>
          <w:color w:val="000000"/>
          <w:spacing w:val="-8"/>
          <w:sz w:val="20"/>
        </w:rPr>
      </w:pPr>
      <w:r>
        <w:rPr>
          <w:rFonts w:ascii="Arial" w:eastAsia="Arial" w:hAnsi="Arial"/>
          <w:color w:val="000000"/>
          <w:spacing w:val="-8"/>
          <w:sz w:val="20"/>
        </w:rPr>
        <w:t>v1.6</w:t>
      </w:r>
      <w:r w:rsidR="006E033B">
        <w:rPr>
          <w:rFonts w:ascii="Arial" w:eastAsia="Arial" w:hAnsi="Arial"/>
          <w:color w:val="000000"/>
          <w:spacing w:val="-8"/>
          <w:sz w:val="20"/>
        </w:rPr>
        <w:t xml:space="preserve"> </w:t>
      </w:r>
      <w:r w:rsidR="006E033B">
        <w:rPr>
          <w:rFonts w:ascii="Arial" w:eastAsia="Arial" w:hAnsi="Arial"/>
          <w:color w:val="000000"/>
          <w:spacing w:val="-8"/>
          <w:sz w:val="23"/>
        </w:rPr>
        <w:t xml:space="preserve">– </w:t>
      </w:r>
      <w:r>
        <w:rPr>
          <w:rFonts w:ascii="Arial" w:eastAsia="Arial" w:hAnsi="Arial"/>
          <w:color w:val="000000"/>
          <w:spacing w:val="-8"/>
          <w:sz w:val="20"/>
        </w:rPr>
        <w:t>1 April 2019</w:t>
      </w:r>
    </w:p>
    <w:p w14:paraId="312B3475" w14:textId="77777777" w:rsidR="008D59F1" w:rsidRDefault="008D59F1">
      <w:pPr>
        <w:sectPr w:rsidR="008D59F1">
          <w:type w:val="continuous"/>
          <w:pgSz w:w="11909" w:h="16843"/>
          <w:pgMar w:top="720" w:right="1867" w:bottom="247" w:left="8242" w:header="720" w:footer="720" w:gutter="0"/>
          <w:cols w:space="720"/>
        </w:sectPr>
      </w:pPr>
    </w:p>
    <w:p w14:paraId="61884524" w14:textId="77777777"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v1.6</w:t>
      </w:r>
    </w:p>
    <w:p w14:paraId="43D171B6"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50421B7" w14:textId="77777777" w:rsidR="008D59F1" w:rsidRDefault="00764B1D">
      <w:pPr>
        <w:spacing w:before="2"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57216" behindDoc="1" locked="0" layoutInCell="1" allowOverlap="1" wp14:anchorId="42D0D9A6" wp14:editId="613A8ADF">
                <wp:simplePos x="0" y="0"/>
                <wp:positionH relativeFrom="page">
                  <wp:posOffset>5254625</wp:posOffset>
                </wp:positionH>
                <wp:positionV relativeFrom="page">
                  <wp:posOffset>10020935</wp:posOffset>
                </wp:positionV>
                <wp:extent cx="1100455" cy="25336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985F8"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0D9A6" id="Text Box 3" o:spid="_x0000_s1027" type="#_x0000_t202" style="position:absolute;left:0;text-align:left;margin-left:413.75pt;margin-top:789.05pt;width:86.65pt;height:19.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" filled="f" stroked="f">
                <v:textbox inset="0,0,0,0">
                  <w:txbxContent>
                    <w:p w14:paraId="5D9985F8"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v:textbox>
                <w10:wrap type="square" anchorx="page" anchory="page"/>
              </v:shape>
            </w:pict>
          </mc:Fallback>
        </mc:AlternateContent>
      </w:r>
      <w:r w:rsidR="006E033B">
        <w:rPr>
          <w:rFonts w:ascii="Arial" w:eastAsia="Arial" w:hAnsi="Arial"/>
          <w:b/>
          <w:color w:val="000000"/>
          <w:spacing w:val="-1"/>
          <w:sz w:val="28"/>
          <w:u w:val="single"/>
        </w:rPr>
        <w:t>SECTION A</w:t>
      </w:r>
    </w:p>
    <w:p w14:paraId="65B5645E" w14:textId="77777777" w:rsidR="008D59F1" w:rsidRDefault="006E033B">
      <w:pPr>
        <w:spacing w:before="12" w:line="319" w:lineRule="exact"/>
        <w:textAlignment w:val="baseline"/>
        <w:rPr>
          <w:rFonts w:ascii="Arial" w:eastAsia="Arial" w:hAnsi="Arial"/>
          <w:b/>
          <w:color w:val="000000"/>
          <w:spacing w:val="-5"/>
          <w:sz w:val="28"/>
          <w:u w:val="single"/>
        </w:rPr>
      </w:pPr>
      <w:r>
        <w:rPr>
          <w:rFonts w:ascii="Arial" w:eastAsia="Arial" w:hAnsi="Arial"/>
          <w:b/>
          <w:color w:val="000000"/>
          <w:spacing w:val="-5"/>
          <w:sz w:val="28"/>
          <w:u w:val="single"/>
        </w:rPr>
        <w:t>FORM OF CONSTRUCTION AGREEMENT</w:t>
      </w:r>
    </w:p>
    <w:p w14:paraId="7AD84BDA" w14:textId="77777777" w:rsidR="008D59F1" w:rsidRDefault="008D59F1">
      <w:pPr>
        <w:sectPr w:rsidR="008D59F1">
          <w:type w:val="continuous"/>
          <w:pgSz w:w="11909" w:h="16843"/>
          <w:pgMar w:top="720" w:right="3199" w:bottom="666" w:left="3230" w:header="720" w:footer="720" w:gutter="0"/>
          <w:cols w:space="720"/>
        </w:sectPr>
      </w:pPr>
    </w:p>
    <w:p w14:paraId="56E2E500" w14:textId="77777777"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v1.6</w:t>
      </w:r>
    </w:p>
    <w:p w14:paraId="5978261D"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715AFCB3" w14:textId="77777777"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B</w:t>
      </w:r>
    </w:p>
    <w:p w14:paraId="4A9D5AE2" w14:textId="77777777" w:rsidR="008D59F1" w:rsidRDefault="006E033B">
      <w:pPr>
        <w:spacing w:before="12" w:after="9412" w:line="319" w:lineRule="exact"/>
        <w:textAlignment w:val="baseline"/>
        <w:rPr>
          <w:rFonts w:ascii="Arial" w:eastAsia="Arial" w:hAnsi="Arial"/>
          <w:b/>
          <w:color w:val="000000"/>
          <w:spacing w:val="-7"/>
          <w:sz w:val="28"/>
          <w:u w:val="single"/>
        </w:rPr>
      </w:pPr>
      <w:r>
        <w:rPr>
          <w:rFonts w:ascii="Arial" w:eastAsia="Arial" w:hAnsi="Arial"/>
          <w:b/>
          <w:color w:val="000000"/>
          <w:spacing w:val="-7"/>
          <w:sz w:val="28"/>
          <w:u w:val="single"/>
        </w:rPr>
        <w:t>FORM OF VARIED BILATERAL AGREEMENT</w:t>
      </w:r>
    </w:p>
    <w:p w14:paraId="11B473AF" w14:textId="77777777" w:rsidR="008D59F1" w:rsidRDefault="008D59F1">
      <w:pPr>
        <w:spacing w:before="12" w:after="9412" w:line="319" w:lineRule="exact"/>
        <w:sectPr w:rsidR="008D59F1">
          <w:type w:val="continuous"/>
          <w:pgSz w:w="11909" w:h="16843"/>
          <w:pgMar w:top="720" w:right="3015" w:bottom="666" w:left="3034" w:header="720" w:footer="720" w:gutter="0"/>
          <w:cols w:space="720"/>
        </w:sectPr>
      </w:pPr>
    </w:p>
    <w:p w14:paraId="52C6C369" w14:textId="77777777" w:rsidR="008D59F1" w:rsidRDefault="00764B1D">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8240" behindDoc="1" locked="0" layoutInCell="1" allowOverlap="1" wp14:anchorId="1DEE777D" wp14:editId="606AAE28">
                <wp:simplePos x="0" y="0"/>
                <wp:positionH relativeFrom="page">
                  <wp:posOffset>5254625</wp:posOffset>
                </wp:positionH>
                <wp:positionV relativeFrom="page">
                  <wp:posOffset>10020935</wp:posOffset>
                </wp:positionV>
                <wp:extent cx="1100455" cy="25336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5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216C"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E777D" id="Text Box 2" o:spid="_x0000_s1028" type="#_x0000_t202" style="position:absolute;left:0;text-align:left;margin-left:413.75pt;margin-top:789.05pt;width:86.65pt;height:19.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" filled="f" stroked="f">
                <v:textbox inset="0,0,0,0">
                  <w:txbxContent>
                    <w:p w14:paraId="578C216C" w14:textId="77777777" w:rsidR="008D59F1" w:rsidRDefault="00764B1D">
                      <w:pPr>
                        <w:spacing w:before="100" w:after="48" w:line="242" w:lineRule="exact"/>
                        <w:textAlignment w:val="baseline"/>
                        <w:rPr>
                          <w:rFonts w:ascii="Arial" w:eastAsia="Arial" w:hAnsi="Arial"/>
                          <w:color w:val="000000"/>
                          <w:spacing w:val="-11"/>
                          <w:sz w:val="20"/>
                        </w:rPr>
                      </w:pPr>
                      <w:r>
                        <w:rPr>
                          <w:rFonts w:ascii="Arial" w:eastAsia="Arial" w:hAnsi="Arial"/>
                          <w:color w:val="000000"/>
                          <w:spacing w:val="-11"/>
                          <w:sz w:val="20"/>
                        </w:rPr>
                        <w:t>v1.6</w:t>
                      </w:r>
                      <w:r w:rsidR="006E033B">
                        <w:rPr>
                          <w:rFonts w:ascii="Arial" w:eastAsia="Arial" w:hAnsi="Arial"/>
                          <w:color w:val="000000"/>
                          <w:spacing w:val="-11"/>
                          <w:sz w:val="20"/>
                        </w:rPr>
                        <w:t xml:space="preserve"> </w:t>
                      </w:r>
                      <w:r w:rsidR="006E033B">
                        <w:rPr>
                          <w:rFonts w:ascii="Arial" w:eastAsia="Arial" w:hAnsi="Arial"/>
                          <w:color w:val="000000"/>
                          <w:spacing w:val="-11"/>
                          <w:sz w:val="23"/>
                        </w:rPr>
                        <w:t xml:space="preserve">– </w:t>
                      </w:r>
                      <w:r>
                        <w:rPr>
                          <w:rFonts w:ascii="Arial" w:eastAsia="Arial" w:hAnsi="Arial"/>
                          <w:color w:val="000000"/>
                          <w:spacing w:val="-11"/>
                          <w:sz w:val="20"/>
                        </w:rPr>
                        <w:t>1 April 2019</w:t>
                      </w:r>
                    </w:p>
                  </w:txbxContent>
                </v:textbox>
                <w10:wrap type="square" anchorx="page" anchory="page"/>
              </v:shape>
            </w:pict>
          </mc:Fallback>
        </mc:AlternateContent>
      </w:r>
      <w:r w:rsidR="006E033B">
        <w:rPr>
          <w:rFonts w:ascii="Arial" w:eastAsia="Arial" w:hAnsi="Arial"/>
          <w:b/>
          <w:color w:val="000000"/>
          <w:spacing w:val="-1"/>
          <w:sz w:val="24"/>
        </w:rPr>
        <w:t>END OF SECTION J</w:t>
      </w:r>
    </w:p>
    <w:sectPr w:rsidR="008D59F1">
      <w:type w:val="continuous"/>
      <w:pgSz w:w="11909" w:h="16843"/>
      <w:pgMar w:top="720" w:right="3214" w:bottom="666" w:left="321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6573F"/>
    <w:multiLevelType w:val="multilevel"/>
    <w:tmpl w:val="C204A222"/>
    <w:lvl w:ilvl="0">
      <w:start w:val="6"/>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785E1C"/>
    <w:multiLevelType w:val="multilevel"/>
    <w:tmpl w:val="2FD2F908"/>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F1"/>
    <w:rsid w:val="001E5512"/>
    <w:rsid w:val="006E033B"/>
    <w:rsid w:val="00764B1D"/>
    <w:rsid w:val="00780B79"/>
    <w:rsid w:val="00801A2C"/>
    <w:rsid w:val="008D59F1"/>
    <w:rsid w:val="00EA1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E65A"/>
  <w15:docId w15:val="{DC026B17-902F-4946-9AF0-25CD763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8171F-3797-408B-8A18-C8A78AA96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B63CC-E9AC-4141-8A1D-C6EA6E4580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A99DFD-6E01-4325-B53A-499E769A9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Akhtar (ESO), Shazia</cp:lastModifiedBy>
  <cp:revision>4</cp:revision>
  <dcterms:created xsi:type="dcterms:W3CDTF">2019-03-26T14:47:00Z</dcterms:created>
  <dcterms:modified xsi:type="dcterms:W3CDTF">2021-11-01T15:28:00Z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